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D43A10" w14:textId="77777777" w:rsidR="00E54C04" w:rsidRDefault="00000000">
      <w:pPr>
        <w:ind w:left="-567"/>
        <w:rPr>
          <w:rFonts w:ascii="Arial" w:hAnsi="Arial" w:cs="Arial"/>
          <w:b/>
          <w:bCs/>
          <w:sz w:val="28"/>
          <w:szCs w:val="28"/>
          <w:lang w:val="en-US"/>
        </w:rPr>
      </w:pPr>
      <w:r>
        <w:rPr>
          <w:rFonts w:ascii="Arial" w:hAnsi="Arial" w:cs="Arial"/>
          <w:b/>
          <w:bCs/>
          <w:sz w:val="28"/>
          <w:szCs w:val="28"/>
          <w:lang w:val="en-US"/>
        </w:rPr>
        <w:t>Lesson Plan: Recognizing Fake News – Unit 3</w:t>
      </w:r>
    </w:p>
    <w:p w14:paraId="75C46847" w14:textId="77777777" w:rsidR="00E54C04" w:rsidRDefault="00E54C04">
      <w:pPr>
        <w:spacing w:after="0" w:line="360" w:lineRule="auto"/>
        <w:rPr>
          <w:rFonts w:ascii="Arial" w:hAnsi="Arial" w:cs="Arial"/>
          <w:sz w:val="20"/>
          <w:szCs w:val="20"/>
          <w:lang w:val="en-US"/>
        </w:rPr>
      </w:pPr>
    </w:p>
    <w:p w14:paraId="0AE15E5D" w14:textId="77777777" w:rsidR="00E54C04" w:rsidRDefault="00000000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Part of a sequence of lessons to learn more about misinformation:</w:t>
      </w:r>
    </w:p>
    <w:p w14:paraId="02EDBEED" w14:textId="77777777" w:rsidR="00E54C04" w:rsidRDefault="00000000">
      <w:pPr>
        <w:numPr>
          <w:ilvl w:val="0"/>
          <w:numId w:val="6"/>
        </w:num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Recognizing the characteristics (websites/sources/visual aspects) </w:t>
      </w:r>
    </w:p>
    <w:p w14:paraId="75C232DB" w14:textId="77777777" w:rsidR="00E54C04" w:rsidRDefault="00000000">
      <w:pPr>
        <w:numPr>
          <w:ilvl w:val="0"/>
          <w:numId w:val="6"/>
        </w:num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Identifying language cues + epistemic vigilance</w:t>
      </w:r>
    </w:p>
    <w:p w14:paraId="3625F492" w14:textId="77777777" w:rsidR="00E54C04" w:rsidRDefault="00000000">
      <w:pPr>
        <w:numPr>
          <w:ilvl w:val="0"/>
          <w:numId w:val="6"/>
        </w:numPr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 xml:space="preserve">Fact-checking + Creative activity: write your fake news article </w:t>
      </w:r>
    </w:p>
    <w:p w14:paraId="69245CEE" w14:textId="77777777" w:rsidR="00E54C04" w:rsidRDefault="00E54C04">
      <w:pPr>
        <w:rPr>
          <w:rFonts w:ascii="Arial" w:hAnsi="Arial" w:cs="Arial"/>
          <w:sz w:val="20"/>
          <w:szCs w:val="20"/>
          <w:lang w:val="en-US"/>
        </w:rPr>
      </w:pPr>
    </w:p>
    <w:p w14:paraId="330DF2C6" w14:textId="77777777" w:rsidR="00E54C04" w:rsidRDefault="00000000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Skills:</w:t>
      </w:r>
      <w:r>
        <w:rPr>
          <w:rFonts w:ascii="Arial" w:hAnsi="Arial" w:cs="Arial"/>
          <w:sz w:val="20"/>
          <w:szCs w:val="20"/>
          <w:lang w:val="en-US"/>
        </w:rPr>
        <w:t xml:space="preserve"> reading, writing</w:t>
      </w:r>
    </w:p>
    <w:p w14:paraId="39276761" w14:textId="77777777" w:rsidR="00E54C04" w:rsidRDefault="00000000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Level</w:t>
      </w:r>
      <w:r>
        <w:rPr>
          <w:rFonts w:ascii="Arial" w:hAnsi="Arial" w:cs="Arial"/>
          <w:sz w:val="20"/>
          <w:szCs w:val="20"/>
          <w:lang w:val="en-US"/>
        </w:rPr>
        <w:t>: 2</w:t>
      </w:r>
      <w:r>
        <w:rPr>
          <w:rFonts w:ascii="Arial" w:hAnsi="Arial" w:cs="Arial"/>
          <w:sz w:val="20"/>
          <w:szCs w:val="20"/>
          <w:vertAlign w:val="superscript"/>
          <w:lang w:val="en-US"/>
        </w:rPr>
        <w:t>nd</w:t>
      </w:r>
      <w:r>
        <w:rPr>
          <w:rFonts w:ascii="Arial" w:hAnsi="Arial" w:cs="Arial"/>
          <w:sz w:val="20"/>
          <w:szCs w:val="20"/>
          <w:lang w:val="en-US"/>
        </w:rPr>
        <w:t xml:space="preserve">-year students </w:t>
      </w:r>
    </w:p>
    <w:p w14:paraId="37B5B8B9" w14:textId="77777777" w:rsidR="00E54C04" w:rsidRDefault="00000000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 xml:space="preserve">Material: </w:t>
      </w:r>
      <w:r>
        <w:rPr>
          <w:rFonts w:ascii="Arial" w:hAnsi="Arial" w:cs="Arial"/>
          <w:sz w:val="20"/>
          <w:szCs w:val="20"/>
          <w:lang w:val="en-US"/>
        </w:rPr>
        <w:t>PPT</w:t>
      </w:r>
    </w:p>
    <w:p w14:paraId="517C6BCB" w14:textId="77777777" w:rsidR="00E54C04" w:rsidRDefault="00000000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Lesson length</w:t>
      </w:r>
      <w:r>
        <w:rPr>
          <w:rFonts w:ascii="Arial" w:hAnsi="Arial" w:cs="Arial"/>
          <w:sz w:val="20"/>
          <w:szCs w:val="20"/>
          <w:lang w:val="en-US"/>
        </w:rPr>
        <w:t>: 45’</w:t>
      </w:r>
    </w:p>
    <w:p w14:paraId="2D403BBD" w14:textId="77777777" w:rsidR="00E54C04" w:rsidRDefault="00000000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39C3F1" wp14:editId="401EBBCF">
                <wp:simplePos x="0" y="0"/>
                <wp:positionH relativeFrom="column">
                  <wp:posOffset>-35090</wp:posOffset>
                </wp:positionH>
                <wp:positionV relativeFrom="paragraph">
                  <wp:posOffset>253199</wp:posOffset>
                </wp:positionV>
                <wp:extent cx="9132322" cy="1103718"/>
                <wp:effectExtent l="12700" t="12700" r="12065" b="13970"/>
                <wp:wrapNone/>
                <wp:docPr id="2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9132322" cy="1103718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C4F1C6" w14:textId="77777777" w:rsidR="00E54C04" w:rsidRDefault="00000000">
                            <w:pPr>
                              <w:spacing w:after="0"/>
                              <w:rPr>
                                <w:rFonts w:ascii="Arial" w:hAnsi="Arial" w:cs="Calibri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Calibri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General objectives</w:t>
                            </w:r>
                          </w:p>
                          <w:p w14:paraId="287BF71F" w14:textId="77777777" w:rsidR="00E54C04" w:rsidRDefault="00000000">
                            <w:pPr>
                              <w:spacing w:after="0"/>
                              <w:rPr>
                                <w:rFonts w:ascii="Arial" w:hAnsi="Arial" w:cs="Calibri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Calibri"/>
                                <w:sz w:val="20"/>
                                <w:szCs w:val="20"/>
                                <w:lang w:val="en-US"/>
                              </w:rPr>
                              <w:t>By the end of this lesson, the students will have:</w:t>
                            </w:r>
                          </w:p>
                          <w:p w14:paraId="36C430F6" w14:textId="77777777" w:rsidR="00E54C04" w:rsidRDefault="00000000">
                            <w:pPr>
                              <w:pStyle w:val="Paragrafoelenco"/>
                              <w:numPr>
                                <w:ilvl w:val="0"/>
                                <w:numId w:val="5"/>
                              </w:numPr>
                              <w:spacing w:after="0"/>
                              <w:rPr>
                                <w:rFonts w:ascii="Arial" w:hAnsi="Arial" w:cs="Calibri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Calibri"/>
                                <w:sz w:val="20"/>
                                <w:szCs w:val="20"/>
                                <w:lang w:val="en-US"/>
                              </w:rPr>
                              <w:t>Learned about fact-checking</w:t>
                            </w:r>
                          </w:p>
                          <w:p w14:paraId="1F9718E6" w14:textId="77777777" w:rsidR="00E54C04" w:rsidRDefault="00000000">
                            <w:pPr>
                              <w:pStyle w:val="Paragrafoelenco"/>
                              <w:numPr>
                                <w:ilvl w:val="0"/>
                                <w:numId w:val="5"/>
                              </w:numPr>
                              <w:spacing w:after="0"/>
                              <w:rPr>
                                <w:rFonts w:ascii="Arial" w:hAnsi="Arial" w:cs="Calibri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Calibri"/>
                                <w:sz w:val="20"/>
                                <w:szCs w:val="20"/>
                                <w:lang w:val="en-US"/>
                              </w:rPr>
                              <w:t xml:space="preserve">Practiced writing by creating their own fake news article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39C3F1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margin-left:-2.75pt;margin-top:19.95pt;width:719.1pt;height:86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" fillcolor="white [3201]" strokecolor="#4472c4 [3204]" strokeweight="1.5pt">
                <v:textbox>
                  <w:txbxContent>
                    <w:p w14:paraId="12C4F1C6" w14:textId="77777777" w:rsidR="00E54C04" w:rsidRDefault="00000000">
                      <w:pPr>
                        <w:spacing w:after="0"/>
                        <w:rPr>
                          <w:rFonts w:ascii="Arial" w:hAnsi="Arial" w:cs="Calibri"/>
                          <w:b/>
                          <w:bCs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Arial" w:hAnsi="Arial" w:cs="Calibri"/>
                          <w:b/>
                          <w:bCs/>
                          <w:sz w:val="20"/>
                          <w:szCs w:val="20"/>
                          <w:lang w:val="en-US"/>
                        </w:rPr>
                        <w:t>General objectives</w:t>
                      </w:r>
                    </w:p>
                    <w:p w14:paraId="287BF71F" w14:textId="77777777" w:rsidR="00E54C04" w:rsidRDefault="00000000">
                      <w:pPr>
                        <w:spacing w:after="0"/>
                        <w:rPr>
                          <w:rFonts w:ascii="Arial" w:hAnsi="Arial" w:cs="Calibri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Arial" w:hAnsi="Arial" w:cs="Calibri"/>
                          <w:sz w:val="20"/>
                          <w:szCs w:val="20"/>
                          <w:lang w:val="en-US"/>
                        </w:rPr>
                        <w:t>By the end of this lesson, the students will have:</w:t>
                      </w:r>
                    </w:p>
                    <w:p w14:paraId="36C430F6" w14:textId="77777777" w:rsidR="00E54C04" w:rsidRDefault="00000000">
                      <w:pPr>
                        <w:pStyle w:val="Paragrafoelenco"/>
                        <w:numPr>
                          <w:ilvl w:val="0"/>
                          <w:numId w:val="5"/>
                        </w:numPr>
                        <w:spacing w:after="0"/>
                        <w:rPr>
                          <w:rFonts w:ascii="Arial" w:hAnsi="Arial" w:cs="Calibri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Arial" w:hAnsi="Arial" w:cs="Calibri"/>
                          <w:sz w:val="20"/>
                          <w:szCs w:val="20"/>
                          <w:lang w:val="en-US"/>
                        </w:rPr>
                        <w:t>Learned about fact-checking</w:t>
                      </w:r>
                    </w:p>
                    <w:p w14:paraId="1F9718E6" w14:textId="77777777" w:rsidR="00E54C04" w:rsidRDefault="00000000">
                      <w:pPr>
                        <w:pStyle w:val="Paragrafoelenco"/>
                        <w:numPr>
                          <w:ilvl w:val="0"/>
                          <w:numId w:val="5"/>
                        </w:numPr>
                        <w:spacing w:after="0"/>
                        <w:rPr>
                          <w:rFonts w:ascii="Arial" w:hAnsi="Arial" w:cs="Calibri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Arial" w:hAnsi="Arial" w:cs="Calibri"/>
                          <w:sz w:val="20"/>
                          <w:szCs w:val="20"/>
                          <w:lang w:val="en-US"/>
                        </w:rPr>
                        <w:t xml:space="preserve">Practiced writing by creating their own fake news article </w:t>
                      </w:r>
                    </w:p>
                  </w:txbxContent>
                </v:textbox>
              </v:shape>
            </w:pict>
          </mc:Fallback>
        </mc:AlternateContent>
      </w:r>
    </w:p>
    <w:p w14:paraId="14409835" w14:textId="77777777" w:rsidR="00E54C04" w:rsidRDefault="00E54C04">
      <w:pPr>
        <w:rPr>
          <w:rFonts w:ascii="Arial" w:hAnsi="Arial" w:cs="Arial"/>
          <w:sz w:val="20"/>
          <w:szCs w:val="20"/>
          <w:lang w:val="en-US"/>
        </w:rPr>
      </w:pPr>
    </w:p>
    <w:p w14:paraId="0D1BD4DE" w14:textId="77777777" w:rsidR="00E54C04" w:rsidRDefault="00E54C04">
      <w:pPr>
        <w:rPr>
          <w:rFonts w:ascii="Arial" w:hAnsi="Arial" w:cs="Arial"/>
          <w:sz w:val="20"/>
          <w:szCs w:val="20"/>
          <w:lang w:val="en-US"/>
        </w:rPr>
      </w:pPr>
    </w:p>
    <w:p w14:paraId="7FC1F12E" w14:textId="77777777" w:rsidR="00E54C04" w:rsidRDefault="00E54C04">
      <w:pPr>
        <w:rPr>
          <w:rFonts w:ascii="Arial" w:hAnsi="Arial" w:cs="Arial"/>
          <w:sz w:val="20"/>
          <w:szCs w:val="20"/>
          <w:lang w:val="en-US"/>
        </w:rPr>
      </w:pPr>
    </w:p>
    <w:p w14:paraId="4E4E7C2E" w14:textId="77777777" w:rsidR="00E54C04" w:rsidRDefault="00E54C04">
      <w:pPr>
        <w:rPr>
          <w:rFonts w:ascii="Arial" w:hAnsi="Arial" w:cs="Arial"/>
          <w:sz w:val="20"/>
          <w:szCs w:val="20"/>
          <w:lang w:val="en-US"/>
        </w:rPr>
      </w:pPr>
    </w:p>
    <w:p w14:paraId="33FEBDF7" w14:textId="77777777" w:rsidR="00E54C04" w:rsidRDefault="00E54C04">
      <w:pPr>
        <w:rPr>
          <w:rFonts w:ascii="Arial" w:hAnsi="Arial" w:cs="Arial"/>
          <w:sz w:val="20"/>
          <w:szCs w:val="20"/>
          <w:lang w:val="en-US"/>
        </w:rPr>
      </w:pPr>
    </w:p>
    <w:p w14:paraId="4ECA6A9F" w14:textId="77777777" w:rsidR="00E54C04" w:rsidRDefault="00000000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>Linguistic awareness</w:t>
      </w:r>
      <w:r>
        <w:rPr>
          <w:rFonts w:ascii="Arial" w:hAnsi="Arial" w:cs="Arial"/>
          <w:sz w:val="20"/>
          <w:szCs w:val="20"/>
          <w:lang w:val="en-US"/>
        </w:rPr>
        <w:t xml:space="preserve">: how can we fight misinformation? Fact-checking tools are introduced here </w:t>
      </w:r>
      <w:proofErr w:type="gramStart"/>
      <w:r>
        <w:rPr>
          <w:rFonts w:ascii="Arial" w:hAnsi="Arial" w:cs="Arial"/>
          <w:sz w:val="20"/>
          <w:szCs w:val="20"/>
          <w:lang w:val="en-US"/>
        </w:rPr>
        <w:t>as a way to</w:t>
      </w:r>
      <w:proofErr w:type="gramEnd"/>
      <w:r>
        <w:rPr>
          <w:rFonts w:ascii="Arial" w:hAnsi="Arial" w:cs="Arial"/>
          <w:sz w:val="20"/>
          <w:szCs w:val="20"/>
          <w:lang w:val="en-US"/>
        </w:rPr>
        <w:t xml:space="preserve"> prevent fake or deceitful information from entering our cognitive system.</w:t>
      </w:r>
    </w:p>
    <w:p w14:paraId="466930F3" w14:textId="77777777" w:rsidR="00E54C04" w:rsidRDefault="00E54C04">
      <w:pPr>
        <w:rPr>
          <w:rFonts w:ascii="Arial" w:hAnsi="Arial" w:cs="Arial"/>
          <w:lang w:val="en-US"/>
        </w:rPr>
      </w:pPr>
    </w:p>
    <w:tbl>
      <w:tblPr>
        <w:tblStyle w:val="Grigliatabella"/>
        <w:tblpPr w:leftFromText="141" w:rightFromText="141" w:vertAnchor="text" w:horzAnchor="margin" w:tblpXSpec="center" w:tblpY="365"/>
        <w:tblW w:w="15592" w:type="dxa"/>
        <w:tblLook w:val="04A0" w:firstRow="1" w:lastRow="0" w:firstColumn="1" w:lastColumn="0" w:noHBand="0" w:noVBand="1"/>
      </w:tblPr>
      <w:tblGrid>
        <w:gridCol w:w="1580"/>
        <w:gridCol w:w="2897"/>
        <w:gridCol w:w="2309"/>
        <w:gridCol w:w="1884"/>
        <w:gridCol w:w="3134"/>
        <w:gridCol w:w="1724"/>
        <w:gridCol w:w="2064"/>
      </w:tblGrid>
      <w:tr w:rsidR="00E54C04" w14:paraId="5F6DCCA3" w14:textId="77777777">
        <w:trPr>
          <w:trHeight w:val="948"/>
        </w:trPr>
        <w:tc>
          <w:tcPr>
            <w:tcW w:w="1580" w:type="dxa"/>
            <w:shd w:val="clear" w:color="auto" w:fill="C7E2E8"/>
            <w:vAlign w:val="center"/>
          </w:tcPr>
          <w:p w14:paraId="4C87B64A" w14:textId="77777777" w:rsidR="00E54C04" w:rsidRDefault="00000000">
            <w:pPr>
              <w:jc w:val="center"/>
              <w:rPr>
                <w:rFonts w:ascii="Arial" w:hAnsi="Arial" w:cs="Calibri"/>
                <w:b/>
                <w:bCs/>
                <w:sz w:val="20"/>
                <w:szCs w:val="20"/>
              </w:rPr>
            </w:pPr>
            <w:r>
              <w:rPr>
                <w:rFonts w:ascii="Arial" w:hAnsi="Arial" w:cs="Calibri"/>
                <w:b/>
                <w:bCs/>
                <w:sz w:val="20"/>
                <w:szCs w:val="20"/>
              </w:rPr>
              <w:lastRenderedPageBreak/>
              <w:t>Timing</w:t>
            </w:r>
          </w:p>
        </w:tc>
        <w:tc>
          <w:tcPr>
            <w:tcW w:w="2897" w:type="dxa"/>
            <w:shd w:val="clear" w:color="auto" w:fill="C7E2E8"/>
            <w:vAlign w:val="center"/>
          </w:tcPr>
          <w:p w14:paraId="0D6910D3" w14:textId="77777777" w:rsidR="00E54C04" w:rsidRDefault="00000000">
            <w:pPr>
              <w:spacing w:line="240" w:lineRule="auto"/>
              <w:jc w:val="center"/>
              <w:rPr>
                <w:rFonts w:ascii="Arial" w:hAnsi="Arial" w:cs="Calibri"/>
                <w:b/>
                <w:bCs/>
                <w:sz w:val="20"/>
                <w:szCs w:val="20"/>
              </w:rPr>
            </w:pPr>
            <w:r>
              <w:rPr>
                <w:rFonts w:ascii="Arial" w:hAnsi="Arial" w:cs="Calibri"/>
                <w:b/>
                <w:bCs/>
                <w:sz w:val="20"/>
                <w:szCs w:val="20"/>
              </w:rPr>
              <w:t>Tasks/topics</w:t>
            </w:r>
          </w:p>
        </w:tc>
        <w:tc>
          <w:tcPr>
            <w:tcW w:w="2309" w:type="dxa"/>
            <w:shd w:val="clear" w:color="auto" w:fill="C7E2E8"/>
            <w:vAlign w:val="center"/>
          </w:tcPr>
          <w:p w14:paraId="12B71D43" w14:textId="77777777" w:rsidR="00E54C04" w:rsidRDefault="00000000">
            <w:pPr>
              <w:jc w:val="center"/>
              <w:rPr>
                <w:rFonts w:ascii="Arial" w:hAnsi="Arial" w:cs="Calibri"/>
                <w:b/>
                <w:bCs/>
                <w:sz w:val="20"/>
                <w:szCs w:val="20"/>
              </w:rPr>
            </w:pPr>
            <w:r>
              <w:rPr>
                <w:rFonts w:ascii="Arial" w:hAnsi="Arial" w:cs="Calibri"/>
                <w:b/>
                <w:bCs/>
                <w:sz w:val="20"/>
                <w:szCs w:val="20"/>
              </w:rPr>
              <w:t>Objectives</w:t>
            </w:r>
          </w:p>
        </w:tc>
        <w:tc>
          <w:tcPr>
            <w:tcW w:w="1884" w:type="dxa"/>
            <w:shd w:val="clear" w:color="auto" w:fill="C7E2E8"/>
            <w:vAlign w:val="center"/>
          </w:tcPr>
          <w:p w14:paraId="15EA4612" w14:textId="77777777" w:rsidR="00E54C04" w:rsidRDefault="00000000">
            <w:pPr>
              <w:jc w:val="center"/>
              <w:rPr>
                <w:rFonts w:ascii="Arial" w:hAnsi="Arial" w:cs="Calibri"/>
                <w:b/>
                <w:bCs/>
                <w:sz w:val="20"/>
                <w:szCs w:val="20"/>
              </w:rPr>
            </w:pPr>
            <w:r>
              <w:rPr>
                <w:rFonts w:ascii="Arial" w:hAnsi="Arial" w:cs="Calibri"/>
                <w:b/>
                <w:bCs/>
                <w:sz w:val="20"/>
                <w:szCs w:val="20"/>
              </w:rPr>
              <w:t>Material used</w:t>
            </w:r>
          </w:p>
        </w:tc>
        <w:tc>
          <w:tcPr>
            <w:tcW w:w="3134" w:type="dxa"/>
            <w:shd w:val="clear" w:color="auto" w:fill="C7E2E8"/>
            <w:vAlign w:val="center"/>
          </w:tcPr>
          <w:p w14:paraId="578ED2E4" w14:textId="77777777" w:rsidR="00E54C04" w:rsidRDefault="00000000">
            <w:pPr>
              <w:jc w:val="center"/>
              <w:rPr>
                <w:rFonts w:ascii="Arial" w:hAnsi="Arial" w:cs="Calibri"/>
                <w:b/>
                <w:bCs/>
                <w:sz w:val="20"/>
                <w:szCs w:val="20"/>
              </w:rPr>
            </w:pPr>
            <w:r>
              <w:rPr>
                <w:rFonts w:ascii="Arial" w:hAnsi="Arial" w:cs="Calibri"/>
                <w:b/>
                <w:bCs/>
                <w:sz w:val="20"/>
                <w:szCs w:val="20"/>
              </w:rPr>
              <w:t>How?</w:t>
            </w:r>
          </w:p>
        </w:tc>
        <w:tc>
          <w:tcPr>
            <w:tcW w:w="1724" w:type="dxa"/>
            <w:shd w:val="clear" w:color="auto" w:fill="C7E2E8"/>
            <w:vAlign w:val="center"/>
          </w:tcPr>
          <w:p w14:paraId="1D3D5111" w14:textId="77777777" w:rsidR="00E54C04" w:rsidRDefault="00000000">
            <w:pPr>
              <w:jc w:val="center"/>
              <w:rPr>
                <w:rFonts w:ascii="Arial" w:hAnsi="Arial" w:cs="Calibri"/>
                <w:b/>
                <w:bCs/>
                <w:sz w:val="20"/>
                <w:szCs w:val="20"/>
              </w:rPr>
            </w:pPr>
            <w:r>
              <w:rPr>
                <w:rFonts w:ascii="Arial" w:hAnsi="Arial" w:cs="Calibri"/>
                <w:b/>
                <w:bCs/>
                <w:sz w:val="20"/>
                <w:szCs w:val="20"/>
              </w:rPr>
              <w:t>Who?</w:t>
            </w:r>
          </w:p>
        </w:tc>
        <w:tc>
          <w:tcPr>
            <w:tcW w:w="2064" w:type="dxa"/>
            <w:shd w:val="clear" w:color="auto" w:fill="C7E2E8"/>
            <w:vAlign w:val="center"/>
          </w:tcPr>
          <w:p w14:paraId="545BC3A7" w14:textId="77777777" w:rsidR="00E54C04" w:rsidRDefault="00000000">
            <w:pPr>
              <w:jc w:val="center"/>
              <w:rPr>
                <w:rFonts w:ascii="Arial" w:hAnsi="Arial" w:cs="Calibri"/>
                <w:b/>
                <w:bCs/>
                <w:sz w:val="20"/>
                <w:szCs w:val="20"/>
              </w:rPr>
            </w:pPr>
            <w:r>
              <w:rPr>
                <w:rFonts w:ascii="Arial" w:hAnsi="Arial" w:cs="Calibri"/>
                <w:b/>
                <w:bCs/>
                <w:sz w:val="20"/>
                <w:szCs w:val="20"/>
              </w:rPr>
              <w:t>Linguistics concepts</w:t>
            </w:r>
          </w:p>
        </w:tc>
      </w:tr>
      <w:tr w:rsidR="00E54C04" w14:paraId="5A5224F6" w14:textId="77777777">
        <w:trPr>
          <w:cantSplit/>
          <w:trHeight w:val="948"/>
        </w:trPr>
        <w:tc>
          <w:tcPr>
            <w:tcW w:w="1580" w:type="dxa"/>
            <w:vAlign w:val="center"/>
          </w:tcPr>
          <w:p w14:paraId="1250636E" w14:textId="77777777" w:rsidR="00E54C04" w:rsidRDefault="00000000">
            <w:pP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  <w:t>5’-7’</w:t>
            </w:r>
          </w:p>
        </w:tc>
        <w:tc>
          <w:tcPr>
            <w:tcW w:w="2897" w:type="dxa"/>
            <w:vAlign w:val="center"/>
          </w:tcPr>
          <w:p w14:paraId="3103411D" w14:textId="77777777" w:rsidR="00E54C04" w:rsidRDefault="00000000">
            <w:pP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  <w:t xml:space="preserve">Recall EV </w:t>
            </w:r>
          </w:p>
        </w:tc>
        <w:tc>
          <w:tcPr>
            <w:tcW w:w="2309" w:type="dxa"/>
            <w:vAlign w:val="center"/>
          </w:tcPr>
          <w:p w14:paraId="64E5BA51" w14:textId="77777777" w:rsidR="00E54C04" w:rsidRDefault="00E54C04">
            <w:pP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</w:pPr>
          </w:p>
          <w:p w14:paraId="5C29ABE3" w14:textId="77777777" w:rsidR="00E54C04" w:rsidRDefault="00000000">
            <w:pP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  <w:t>Recall what was done last time</w:t>
            </w:r>
          </w:p>
          <w:p w14:paraId="45B403F9" w14:textId="77777777" w:rsidR="00E54C04" w:rsidRDefault="00E54C04">
            <w:pP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884" w:type="dxa"/>
            <w:vAlign w:val="center"/>
          </w:tcPr>
          <w:p w14:paraId="26093F80" w14:textId="77777777" w:rsidR="00E54C04" w:rsidRDefault="00E54C04">
            <w:pP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134" w:type="dxa"/>
            <w:vAlign w:val="center"/>
          </w:tcPr>
          <w:p w14:paraId="4BD5D562" w14:textId="77777777" w:rsidR="00E54C04" w:rsidRDefault="00E54C04">
            <w:pPr>
              <w:rPr>
                <w:rFonts w:ascii="Arial" w:hAnsi="Arial" w:cs="Calibr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</w:p>
          <w:p w14:paraId="6568002B" w14:textId="77777777" w:rsidR="00E54C04" w:rsidRDefault="00000000">
            <w:pPr>
              <w:pStyle w:val="Paragrafoelenco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Calibr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  <w:t xml:space="preserve">Teacher </w:t>
            </w:r>
            <w:proofErr w:type="gramStart"/>
            <w: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  <w:t>ask</w:t>
            </w:r>
            <w:proofErr w:type="gramEnd"/>
            <w: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  <w:t xml:space="preserve"> students what they remember about EV</w:t>
            </w:r>
          </w:p>
          <w:p w14:paraId="61DB5D37" w14:textId="77777777" w:rsidR="00E54C04" w:rsidRDefault="00E54C04">
            <w:pPr>
              <w:pStyle w:val="Paragrafoelenco"/>
              <w:spacing w:after="0" w:line="240" w:lineRule="auto"/>
              <w:ind w:left="360"/>
              <w:rPr>
                <w:rFonts w:ascii="Arial" w:hAnsi="Arial" w:cs="Calibr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724" w:type="dxa"/>
            <w:vAlign w:val="center"/>
          </w:tcPr>
          <w:p w14:paraId="379400E4" w14:textId="77777777" w:rsidR="00E54C04" w:rsidRDefault="00000000">
            <w:pP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  <w:t>Teacher</w:t>
            </w:r>
          </w:p>
        </w:tc>
        <w:tc>
          <w:tcPr>
            <w:tcW w:w="2064" w:type="dxa"/>
            <w:vAlign w:val="center"/>
          </w:tcPr>
          <w:p w14:paraId="43F2F29C" w14:textId="77777777" w:rsidR="00E54C04" w:rsidRDefault="00E54C04">
            <w:pPr>
              <w:spacing w:after="0" w:line="240" w:lineRule="auto"/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E54C04" w14:paraId="3CD0A33C" w14:textId="77777777">
        <w:trPr>
          <w:cantSplit/>
          <w:trHeight w:val="948"/>
        </w:trPr>
        <w:tc>
          <w:tcPr>
            <w:tcW w:w="1580" w:type="dxa"/>
            <w:vAlign w:val="center"/>
          </w:tcPr>
          <w:p w14:paraId="1C60C67D" w14:textId="77777777" w:rsidR="00E54C04" w:rsidRDefault="00000000">
            <w:pP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  <w:t>7’-10’</w:t>
            </w:r>
          </w:p>
        </w:tc>
        <w:tc>
          <w:tcPr>
            <w:tcW w:w="2897" w:type="dxa"/>
            <w:vAlign w:val="center"/>
          </w:tcPr>
          <w:p w14:paraId="47AB6A13" w14:textId="77777777" w:rsidR="00E54C04" w:rsidRDefault="00000000">
            <w:pP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  <w:t>Fact-checking</w:t>
            </w:r>
          </w:p>
        </w:tc>
        <w:tc>
          <w:tcPr>
            <w:tcW w:w="2309" w:type="dxa"/>
            <w:vAlign w:val="center"/>
          </w:tcPr>
          <w:p w14:paraId="16112B61" w14:textId="77777777" w:rsidR="00E54C04" w:rsidRDefault="00E54C04">
            <w:pP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</w:pPr>
          </w:p>
          <w:p w14:paraId="2BB9DEDD" w14:textId="77777777" w:rsidR="00E54C04" w:rsidRDefault="00000000">
            <w:pP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  <w:t>Show concrete techniques to fight misinformation</w:t>
            </w:r>
          </w:p>
          <w:p w14:paraId="14A787B9" w14:textId="77777777" w:rsidR="00E54C04" w:rsidRDefault="00E54C04">
            <w:pP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</w:pPr>
          </w:p>
          <w:p w14:paraId="7A0E89F6" w14:textId="77777777" w:rsidR="00E54C04" w:rsidRDefault="00000000">
            <w:pP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  <w:t>Link with EV</w:t>
            </w:r>
          </w:p>
          <w:p w14:paraId="1ACFA6B1" w14:textId="77777777" w:rsidR="00E54C04" w:rsidRDefault="00E54C04">
            <w:pP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</w:pPr>
          </w:p>
          <w:p w14:paraId="2B3AA5C0" w14:textId="77777777" w:rsidR="00E54C04" w:rsidRDefault="00000000">
            <w:pP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  <w:t>Make sense of their learning (fact-checking &lt;&gt; misinformation)</w:t>
            </w:r>
          </w:p>
        </w:tc>
        <w:tc>
          <w:tcPr>
            <w:tcW w:w="1884" w:type="dxa"/>
            <w:vAlign w:val="center"/>
          </w:tcPr>
          <w:p w14:paraId="03F57B3D" w14:textId="77777777" w:rsidR="00E54C04" w:rsidRDefault="00000000">
            <w:pP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  <w:t>Websites</w:t>
            </w:r>
          </w:p>
        </w:tc>
        <w:tc>
          <w:tcPr>
            <w:tcW w:w="3134" w:type="dxa"/>
            <w:vAlign w:val="center"/>
          </w:tcPr>
          <w:p w14:paraId="7B858762" w14:textId="77777777" w:rsidR="00E54C04" w:rsidRDefault="00E54C04">
            <w:pPr>
              <w:rPr>
                <w:rFonts w:ascii="Arial" w:hAnsi="Arial" w:cs="Calibr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</w:p>
          <w:p w14:paraId="4CA7AB98" w14:textId="77777777" w:rsidR="00E54C04" w:rsidRDefault="00000000">
            <w:pPr>
              <w:pStyle w:val="Paragrafoelenco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Calibr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  <w:t xml:space="preserve">Ask the following question: </w:t>
            </w:r>
            <w:r>
              <w:rPr>
                <w:rFonts w:ascii="Arial" w:hAnsi="Arial" w:cs="Calibri"/>
                <w:i/>
                <w:iCs/>
                <w:color w:val="000000" w:themeColor="text1"/>
                <w:sz w:val="20"/>
                <w:szCs w:val="20"/>
                <w:lang w:val="en-US"/>
              </w:rPr>
              <w:t xml:space="preserve">when you hear someone saying something you know </w:t>
            </w:r>
            <w:ins w:id="0" w:author="MAILLAT Didier" w:date="2025-05-12T18:34:00Z">
              <w:r>
                <w:rPr>
                  <w:rFonts w:ascii="Arial" w:hAnsi="Arial" w:cs="Calibri"/>
                  <w:i/>
                  <w:iCs/>
                  <w:color w:val="000000" w:themeColor="text1"/>
                  <w:sz w:val="20"/>
                  <w:szCs w:val="20"/>
                  <w:lang w:val="en-US"/>
                </w:rPr>
                <w:t>i</w:t>
              </w:r>
            </w:ins>
            <w:r>
              <w:rPr>
                <w:rFonts w:ascii="Arial" w:hAnsi="Arial" w:cs="Calibri"/>
                <w:i/>
                <w:iCs/>
                <w:color w:val="000000" w:themeColor="text1"/>
                <w:sz w:val="20"/>
                <w:szCs w:val="20"/>
                <w:lang w:val="en-US"/>
              </w:rPr>
              <w:t>s false, what have you done to reach that conclusion?</w:t>
            </w:r>
          </w:p>
          <w:p w14:paraId="576EBCC3" w14:textId="77777777" w:rsidR="00E54C04" w:rsidRDefault="00000000">
            <w:pPr>
              <w:pStyle w:val="Paragrafoelenco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Calibr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  <w:t xml:space="preserve">Explain fact-checking </w:t>
            </w:r>
          </w:p>
          <w:p w14:paraId="4E4C56D0" w14:textId="77777777" w:rsidR="00E54C04" w:rsidRDefault="00000000">
            <w:pPr>
              <w:pStyle w:val="Paragrafoelenco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Calibr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  <w:t xml:space="preserve">Show some examples </w:t>
            </w:r>
          </w:p>
          <w:p w14:paraId="61AB3876" w14:textId="77777777" w:rsidR="00E54C04" w:rsidRDefault="00E54C04">
            <w:pPr>
              <w:spacing w:after="0" w:line="240" w:lineRule="auto"/>
              <w:ind w:left="142"/>
              <w:rPr>
                <w:rFonts w:ascii="Arial" w:hAnsi="Arial" w:cs="Calibr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724" w:type="dxa"/>
            <w:vAlign w:val="center"/>
          </w:tcPr>
          <w:p w14:paraId="00A1EAFA" w14:textId="77777777" w:rsidR="00E54C04" w:rsidRDefault="00000000">
            <w:pP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  <w:t>Teachers</w:t>
            </w:r>
          </w:p>
          <w:p w14:paraId="5EC01FB5" w14:textId="77777777" w:rsidR="00E54C04" w:rsidRDefault="00E54C04">
            <w:pP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</w:pPr>
          </w:p>
          <w:p w14:paraId="0B8D4703" w14:textId="77777777" w:rsidR="00E54C04" w:rsidRDefault="00000000">
            <w:pP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  <w:t>Students</w:t>
            </w:r>
          </w:p>
        </w:tc>
        <w:tc>
          <w:tcPr>
            <w:tcW w:w="2064" w:type="dxa"/>
            <w:vAlign w:val="center"/>
          </w:tcPr>
          <w:p w14:paraId="45E9FE61" w14:textId="77777777" w:rsidR="00E54C04" w:rsidRDefault="00E54C04">
            <w:pP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E54C04" w14:paraId="642A4F14" w14:textId="77777777">
        <w:trPr>
          <w:cantSplit/>
          <w:trHeight w:val="948"/>
        </w:trPr>
        <w:tc>
          <w:tcPr>
            <w:tcW w:w="1580" w:type="dxa"/>
            <w:vAlign w:val="center"/>
          </w:tcPr>
          <w:p w14:paraId="2B130007" w14:textId="77777777" w:rsidR="00E54C04" w:rsidRDefault="00000000">
            <w:pP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  <w:t>20-25’</w:t>
            </w:r>
          </w:p>
        </w:tc>
        <w:tc>
          <w:tcPr>
            <w:tcW w:w="2897" w:type="dxa"/>
            <w:vAlign w:val="center"/>
          </w:tcPr>
          <w:p w14:paraId="12F4CE1C" w14:textId="77777777" w:rsidR="00E54C04" w:rsidRDefault="00000000">
            <w:pP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  <w:t>Writing activity</w:t>
            </w:r>
          </w:p>
        </w:tc>
        <w:tc>
          <w:tcPr>
            <w:tcW w:w="2309" w:type="dxa"/>
            <w:vAlign w:val="center"/>
          </w:tcPr>
          <w:p w14:paraId="5493B92D" w14:textId="77777777" w:rsidR="00E54C04" w:rsidRDefault="00000000">
            <w:pP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  <w:t>Consolidate learning</w:t>
            </w:r>
          </w:p>
          <w:p w14:paraId="4233C53F" w14:textId="77777777" w:rsidR="00E54C04" w:rsidRDefault="00E54C04">
            <w:pP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</w:pPr>
          </w:p>
          <w:p w14:paraId="5722C9D1" w14:textId="77777777" w:rsidR="00E54C04" w:rsidRDefault="00000000">
            <w:pP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  <w:t xml:space="preserve">Practice writing </w:t>
            </w:r>
          </w:p>
          <w:p w14:paraId="6CA53F26" w14:textId="77777777" w:rsidR="00E54C04" w:rsidRDefault="00E54C04">
            <w:pP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884" w:type="dxa"/>
            <w:vAlign w:val="center"/>
          </w:tcPr>
          <w:p w14:paraId="1A74880C" w14:textId="77777777" w:rsidR="00E54C04" w:rsidRDefault="00000000">
            <w:pPr>
              <w:rPr>
                <w:rFonts w:ascii="Arial" w:hAnsi="Arial" w:cs="Calibri"/>
                <w:color w:val="C00000"/>
                <w:sz w:val="20"/>
                <w:szCs w:val="20"/>
                <w:lang w:val="en-US"/>
              </w:rPr>
            </w:pPr>
            <w: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  <w:t xml:space="preserve"> Paper, PPT</w:t>
            </w:r>
          </w:p>
        </w:tc>
        <w:tc>
          <w:tcPr>
            <w:tcW w:w="3134" w:type="dxa"/>
            <w:vAlign w:val="center"/>
          </w:tcPr>
          <w:p w14:paraId="0393F5ED" w14:textId="77777777" w:rsidR="00E54C04" w:rsidRDefault="00E54C04">
            <w:pPr>
              <w:rPr>
                <w:rFonts w:ascii="Arial" w:hAnsi="Arial" w:cs="Calibr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</w:p>
          <w:p w14:paraId="5E4E3619" w14:textId="77777777" w:rsidR="00E54C04" w:rsidRDefault="00000000">
            <w:pPr>
              <w:pStyle w:val="Paragrafoelenco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  <w:t>Explain the students the exercise</w:t>
            </w:r>
          </w:p>
          <w:p w14:paraId="797E5557" w14:textId="77777777" w:rsidR="00E54C04" w:rsidRDefault="00000000">
            <w:pPr>
              <w:pStyle w:val="Paragrafoelenco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  <w:t xml:space="preserve">Class is divided in </w:t>
            </w:r>
            <w:proofErr w:type="gramStart"/>
            <w: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  <w:t>groups,</w:t>
            </w:r>
            <w:proofErr w:type="gramEnd"/>
            <w: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  <w:t xml:space="preserve"> each group chooses a type of news to write</w:t>
            </w:r>
          </w:p>
          <w:p w14:paraId="7E9CD8E5" w14:textId="77777777" w:rsidR="00E54C04" w:rsidRDefault="00000000">
            <w:pPr>
              <w:pStyle w:val="Paragrafoelenco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  <w:t xml:space="preserve">Based on the characteristics they know, </w:t>
            </w:r>
            <w: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  <w:lastRenderedPageBreak/>
              <w:t>the groups produce a news article</w:t>
            </w:r>
          </w:p>
          <w:p w14:paraId="6239D7C7" w14:textId="77777777" w:rsidR="00E54C04" w:rsidRDefault="00E54C04">
            <w:pP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724" w:type="dxa"/>
            <w:vAlign w:val="center"/>
          </w:tcPr>
          <w:p w14:paraId="6017E09B" w14:textId="77777777" w:rsidR="00E54C04" w:rsidRDefault="00000000">
            <w:pP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  <w:lastRenderedPageBreak/>
              <w:t>Students</w:t>
            </w:r>
          </w:p>
        </w:tc>
        <w:tc>
          <w:tcPr>
            <w:tcW w:w="2064" w:type="dxa"/>
            <w:vAlign w:val="center"/>
          </w:tcPr>
          <w:p w14:paraId="0F10890E" w14:textId="77777777" w:rsidR="00E54C04" w:rsidRDefault="00000000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  <w:t>Human communication</w:t>
            </w:r>
          </w:p>
          <w:p w14:paraId="0866A366" w14:textId="77777777" w:rsidR="00E54C04" w:rsidRDefault="00000000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  <w:t>Assess information quality</w:t>
            </w:r>
          </w:p>
          <w:p w14:paraId="64973434" w14:textId="77777777" w:rsidR="00E54C04" w:rsidRDefault="00000000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  <w:t>Epistemic vigilance</w:t>
            </w:r>
          </w:p>
          <w:p w14:paraId="17BA98EB" w14:textId="77777777" w:rsidR="00E54C04" w:rsidRDefault="00E54C04">
            <w:pP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</w:pPr>
          </w:p>
          <w:p w14:paraId="6C8923AB" w14:textId="77777777" w:rsidR="00E54C04" w:rsidRDefault="00E54C04">
            <w:pPr>
              <w:rPr>
                <w:rFonts w:ascii="Arial" w:hAnsi="Arial" w:cs="Calibri"/>
                <w:color w:val="000000" w:themeColor="text1"/>
                <w:sz w:val="20"/>
                <w:szCs w:val="20"/>
                <w:lang w:val="en-US"/>
              </w:rPr>
            </w:pPr>
          </w:p>
        </w:tc>
      </w:tr>
    </w:tbl>
    <w:p w14:paraId="4628AB20" w14:textId="77777777" w:rsidR="00E54C04" w:rsidRDefault="00E54C04">
      <w:pPr>
        <w:tabs>
          <w:tab w:val="left" w:pos="1628"/>
        </w:tabs>
        <w:rPr>
          <w:rFonts w:ascii="Arial" w:hAnsi="Arial" w:cs="Arial"/>
          <w:sz w:val="28"/>
          <w:szCs w:val="28"/>
          <w:lang w:val="en-US"/>
        </w:rPr>
      </w:pPr>
    </w:p>
    <w:sectPr w:rsidR="00E54C04" w:rsidSect="00E975B7">
      <w:headerReference w:type="default" r:id="rId7"/>
      <w:footerReference w:type="even" r:id="rId8"/>
      <w:footerReference w:type="default" r:id="rId9"/>
      <w:pgSz w:w="16840" w:h="11900" w:orient="landscape"/>
      <w:pgMar w:top="1851" w:right="113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145F37" w14:textId="77777777" w:rsidR="00E35F4F" w:rsidRDefault="00E35F4F">
      <w:pPr>
        <w:spacing w:after="0" w:line="240" w:lineRule="auto"/>
      </w:pPr>
      <w:r>
        <w:separator/>
      </w:r>
    </w:p>
  </w:endnote>
  <w:endnote w:type="continuationSeparator" w:id="0">
    <w:p w14:paraId="3BD0D463" w14:textId="77777777" w:rsidR="00E35F4F" w:rsidRDefault="00E35F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ptos Light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(Textkörper CS)">
    <w:panose1 w:val="02020603050405020304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06880414"/>
      <w:docPartObj>
        <w:docPartGallery w:val="Page Numbers (Bottom of Page)"/>
        <w:docPartUnique/>
      </w:docPartObj>
    </w:sdtPr>
    <w:sdtContent>
      <w:p w14:paraId="3A3DE3F1" w14:textId="77777777" w:rsidR="00E54C04" w:rsidRDefault="00000000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735E7821" w14:textId="77777777" w:rsidR="00E54C04" w:rsidRDefault="00E54C04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0784409"/>
      <w:docPartObj>
        <w:docPartGallery w:val="Page Numbers (Bottom of Page)"/>
        <w:docPartUnique/>
      </w:docPartObj>
    </w:sdtPr>
    <w:sdtContent>
      <w:p w14:paraId="72D6D32C" w14:textId="77777777" w:rsidR="00E54C04" w:rsidRDefault="00000000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  <w:rFonts w:ascii="Arial" w:hAnsi="Arial" w:cs="Arial"/>
            <w:sz w:val="24"/>
          </w:rPr>
          <w:fldChar w:fldCharType="begin"/>
        </w:r>
        <w:r>
          <w:rPr>
            <w:rStyle w:val="Numeropagina"/>
            <w:rFonts w:ascii="Arial" w:hAnsi="Arial" w:cs="Arial"/>
            <w:sz w:val="24"/>
          </w:rPr>
          <w:instrText xml:space="preserve"> PAGE </w:instrText>
        </w:r>
        <w:r>
          <w:rPr>
            <w:rStyle w:val="Numeropagina"/>
            <w:rFonts w:ascii="Arial" w:hAnsi="Arial" w:cs="Arial"/>
            <w:sz w:val="24"/>
          </w:rPr>
          <w:fldChar w:fldCharType="separate"/>
        </w:r>
        <w:r>
          <w:rPr>
            <w:rStyle w:val="Numeropagina"/>
            <w:rFonts w:ascii="Arial" w:hAnsi="Arial" w:cs="Arial"/>
            <w:sz w:val="24"/>
          </w:rPr>
          <w:t>1</w:t>
        </w:r>
        <w:r>
          <w:rPr>
            <w:rStyle w:val="Numeropagina"/>
            <w:rFonts w:ascii="Arial" w:hAnsi="Arial" w:cs="Arial"/>
            <w:sz w:val="24"/>
          </w:rPr>
          <w:fldChar w:fldCharType="end"/>
        </w:r>
        <w:r>
          <w:rPr>
            <w:rStyle w:val="Numeropagina"/>
            <w:rFonts w:ascii="Arial" w:hAnsi="Arial" w:cs="Arial"/>
            <w:sz w:val="24"/>
          </w:rPr>
          <w:t>/</w:t>
        </w:r>
        <w:r>
          <w:rPr>
            <w:rStyle w:val="Numeropagina"/>
            <w:rFonts w:ascii="Arial" w:hAnsi="Arial" w:cs="Arial"/>
            <w:sz w:val="24"/>
          </w:rPr>
          <w:fldChar w:fldCharType="begin"/>
        </w:r>
        <w:r>
          <w:rPr>
            <w:rStyle w:val="Numeropagina"/>
            <w:rFonts w:ascii="Arial" w:hAnsi="Arial" w:cs="Arial"/>
            <w:sz w:val="24"/>
          </w:rPr>
          <w:instrText xml:space="preserve"> NUMPAGES  \* MERGEFORMAT </w:instrText>
        </w:r>
        <w:r>
          <w:rPr>
            <w:rStyle w:val="Numeropagina"/>
            <w:rFonts w:ascii="Arial" w:hAnsi="Arial" w:cs="Arial"/>
            <w:sz w:val="24"/>
          </w:rPr>
          <w:fldChar w:fldCharType="separate"/>
        </w:r>
        <w:r>
          <w:rPr>
            <w:rStyle w:val="Numeropagina"/>
            <w:rFonts w:ascii="Arial" w:hAnsi="Arial" w:cs="Arial"/>
            <w:sz w:val="24"/>
          </w:rPr>
          <w:t>1</w:t>
        </w:r>
        <w:r>
          <w:rPr>
            <w:rStyle w:val="Numeropagina"/>
            <w:rFonts w:ascii="Arial" w:hAnsi="Arial" w:cs="Arial"/>
            <w:sz w:val="24"/>
          </w:rPr>
          <w:fldChar w:fldCharType="end"/>
        </w:r>
      </w:p>
    </w:sdtContent>
  </w:sdt>
  <w:p w14:paraId="36703DEA" w14:textId="77777777" w:rsidR="00E54C04" w:rsidRDefault="00E54C04">
    <w:pPr>
      <w:pStyle w:val="Pidipagina"/>
      <w:ind w:right="360"/>
      <w:rPr>
        <w:rFonts w:ascii="Arial" w:hAnsi="Arial" w:cs="Times New Roman (Textkörper CS)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19BA1" w14:textId="77777777" w:rsidR="00E35F4F" w:rsidRDefault="00E35F4F">
      <w:pPr>
        <w:spacing w:after="0" w:line="240" w:lineRule="auto"/>
      </w:pPr>
      <w:r>
        <w:separator/>
      </w:r>
    </w:p>
  </w:footnote>
  <w:footnote w:type="continuationSeparator" w:id="0">
    <w:p w14:paraId="412E5D0A" w14:textId="77777777" w:rsidR="00E35F4F" w:rsidRDefault="00E35F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D42E6" w14:textId="22DB807F" w:rsidR="00E54C04" w:rsidRDefault="00E975B7">
    <w:pPr>
      <w:pStyle w:val="Intestazione"/>
    </w:pPr>
    <w:r>
      <w:rPr>
        <w:rFonts w:cs="Arial"/>
        <w:i/>
        <w:iCs/>
        <w:noProof/>
      </w:rPr>
      <w:drawing>
        <wp:anchor distT="0" distB="0" distL="114300" distR="114300" simplePos="0" relativeHeight="251659264" behindDoc="0" locked="0" layoutInCell="1" allowOverlap="1" wp14:anchorId="59DD589C" wp14:editId="4A303A58">
          <wp:simplePos x="0" y="0"/>
          <wp:positionH relativeFrom="column">
            <wp:posOffset>-754720</wp:posOffset>
          </wp:positionH>
          <wp:positionV relativeFrom="paragraph">
            <wp:posOffset>-308950</wp:posOffset>
          </wp:positionV>
          <wp:extent cx="950400" cy="900000"/>
          <wp:effectExtent l="0" t="0" r="2540" b="1905"/>
          <wp:wrapNone/>
          <wp:docPr id="1038150918" name="Grafik 1" descr="Immagine che contiene cerchio, Carattere, logo, Elementi grafici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8150918" name="Grafik 1" descr="Immagine che contiene cerchio, Carattere, logo, Elementi grafici&#10;&#10;Il contenuto generato dall'IA potrebbe non essere corretto."/>
                  <pic:cNvPicPr>
                    <a:picLocks noChangeAspect="1"/>
                  </pic:cNvPicPr>
                </pic:nvPicPr>
                <pic:blipFill>
                  <a:blip r:embed="rId1"/>
                  <a:srcRect t="-868" b="-867"/>
                  <a:stretch/>
                </pic:blipFill>
                <pic:spPr bwMode="auto">
                  <a:xfrm>
                    <a:off x="0" y="0"/>
                    <a:ext cx="950400" cy="90000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00000">
      <w:tab/>
    </w:r>
    <w:r w:rsidR="00000000">
      <w:tab/>
      <w:t xml:space="preserve"> </w:t>
    </w:r>
  </w:p>
  <w:p w14:paraId="479C4FAA" w14:textId="77777777" w:rsidR="00E54C04" w:rsidRDefault="00E54C0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116FB"/>
    <w:multiLevelType w:val="multilevel"/>
    <w:tmpl w:val="B39E267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035965"/>
    <w:multiLevelType w:val="multilevel"/>
    <w:tmpl w:val="64322C90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1442C6"/>
    <w:multiLevelType w:val="multilevel"/>
    <w:tmpl w:val="E5E8BB50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0B173305"/>
    <w:multiLevelType w:val="multilevel"/>
    <w:tmpl w:val="F5B82BB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9F20E7D"/>
    <w:multiLevelType w:val="multilevel"/>
    <w:tmpl w:val="E2A4579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2EC6968"/>
    <w:multiLevelType w:val="multilevel"/>
    <w:tmpl w:val="2EF82CD8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4601E8"/>
    <w:multiLevelType w:val="multilevel"/>
    <w:tmpl w:val="9654A89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D6790D"/>
    <w:multiLevelType w:val="multilevel"/>
    <w:tmpl w:val="7708E5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518E08E4"/>
    <w:multiLevelType w:val="multilevel"/>
    <w:tmpl w:val="7D50C7DC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 w15:restartNumberingAfterBreak="0">
    <w:nsid w:val="64F14E27"/>
    <w:multiLevelType w:val="multilevel"/>
    <w:tmpl w:val="E9E6E00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2312332"/>
    <w:multiLevelType w:val="multilevel"/>
    <w:tmpl w:val="CD26A4AE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B7672E"/>
    <w:multiLevelType w:val="multilevel"/>
    <w:tmpl w:val="2254414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06536532">
    <w:abstractNumId w:val="10"/>
  </w:num>
  <w:num w:numId="2" w16cid:durableId="835341336">
    <w:abstractNumId w:val="4"/>
  </w:num>
  <w:num w:numId="3" w16cid:durableId="1212617500">
    <w:abstractNumId w:val="2"/>
  </w:num>
  <w:num w:numId="4" w16cid:durableId="1773089889">
    <w:abstractNumId w:val="9"/>
  </w:num>
  <w:num w:numId="5" w16cid:durableId="609242797">
    <w:abstractNumId w:val="1"/>
  </w:num>
  <w:num w:numId="6" w16cid:durableId="1583447409">
    <w:abstractNumId w:val="6"/>
  </w:num>
  <w:num w:numId="7" w16cid:durableId="1460951191">
    <w:abstractNumId w:val="3"/>
  </w:num>
  <w:num w:numId="8" w16cid:durableId="718096465">
    <w:abstractNumId w:val="5"/>
  </w:num>
  <w:num w:numId="9" w16cid:durableId="755201707">
    <w:abstractNumId w:val="8"/>
  </w:num>
  <w:num w:numId="10" w16cid:durableId="1851796726">
    <w:abstractNumId w:val="11"/>
  </w:num>
  <w:num w:numId="11" w16cid:durableId="1246458855">
    <w:abstractNumId w:val="0"/>
  </w:num>
  <w:num w:numId="12" w16cid:durableId="19604058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4C04"/>
    <w:rsid w:val="006F4B8E"/>
    <w:rsid w:val="00E35F4F"/>
    <w:rsid w:val="00E54C04"/>
    <w:rsid w:val="00E975B7"/>
    <w:rsid w:val="00EF4705"/>
    <w:rsid w:val="00F87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742BA3D"/>
  <w15:docId w15:val="{C5BB2798-1659-AE46-8710-E937B1FA6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color w:val="000000" w:themeColor="text1"/>
        <w:sz w:val="24"/>
        <w:szCs w:val="32"/>
        <w:lang w:val="de-CH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60" w:line="278" w:lineRule="auto"/>
    </w:pPr>
    <w:rPr>
      <w:rFonts w:ascii="Aptos Light" w:hAnsi="Aptos Light" w:cstheme="minorBidi"/>
      <w:color w:val="auto"/>
      <w:sz w:val="21"/>
      <w:szCs w:val="24"/>
      <w:lang w:val="it-CH"/>
    </w:rPr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Titolo8">
    <w:name w:val="heading 8"/>
    <w:basedOn w:val="Normale"/>
    <w:next w:val="Normale"/>
    <w:link w:val="Titolo8Carattere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Light">
    <w:name w:val="Table Grid Light"/>
    <w:basedOn w:val="Tabellanormale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GridTable1Light-Accent1">
    <w:name w:val="Grid Table 1 Light - Accent 1"/>
    <w:basedOn w:val="Tabellanormale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Tabellanormale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Tabellanormale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Tabellanormale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Tabellanormale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Tabellanormale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-Accent1">
    <w:name w:val="Grid Table 2 - Accent 1"/>
    <w:basedOn w:val="Tabellanormale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Tabellanormale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Tabellanormale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Tabellanormale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Tabellanormale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Tabellanormale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-Accent1">
    <w:name w:val="Grid Table 3 - Accent 1"/>
    <w:basedOn w:val="Tabellanormale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Tabellanormale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Tabellanormale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Tabellanormale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Tabellanormale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Tabellanormale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-Accent1">
    <w:name w:val="Grid Table 4 - Accent 1"/>
    <w:basedOn w:val="Tabellanormale"/>
    <w:uiPriority w:val="5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Tabellanormale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Tabellanormale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Tabellanormale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Tabellanormale"/>
    <w:uiPriority w:val="5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Tabellanormale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-Accent2">
    <w:name w:val="Grid Table 5 Dark - Accent 2"/>
    <w:basedOn w:val="Tabellanorma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Tabellanorma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5">
    <w:name w:val="Grid Table 5 Dark - Accent 5"/>
    <w:basedOn w:val="Tabellanorma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Tabellanorma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-Accent1">
    <w:name w:val="Grid Table 6 Colorful - Accent 1"/>
    <w:basedOn w:val="Tabellanormale"/>
    <w:uiPriority w:val="99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ellanormale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ellanormale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ellanormale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ellanormale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ellanormale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1">
    <w:name w:val="Grid Table 7 Colorful - Accent 1"/>
    <w:basedOn w:val="Tabellanormale"/>
    <w:uiPriority w:val="99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ellanormale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ellanormale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ellanormale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ellanormale"/>
    <w:uiPriority w:val="99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ellanormale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-Accent1">
    <w:name w:val="List Table 1 Light - Accent 1"/>
    <w:basedOn w:val="Tabellanorma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Tabellanorma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Tabellanorma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Tabellanorma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Tabellanorma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Tabellanorma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-Accent1">
    <w:name w:val="List Table 2 - Accent 1"/>
    <w:basedOn w:val="Tabellanormale"/>
    <w:uiPriority w:val="99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Tabellanormale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Tabellanormale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Tabellanormale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Tabellanormale"/>
    <w:uiPriority w:val="99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Tabellanormale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-Accent1">
    <w:name w:val="List Table 3 - Accent 1"/>
    <w:basedOn w:val="Tabellanormale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Tabellanormale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Tabellanormale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Tabellanormale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Tabellanormale"/>
    <w:uiPriority w:val="99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Tabellanormale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-Accent1">
    <w:name w:val="List Table 4 - Accent 1"/>
    <w:basedOn w:val="Tabellanormale"/>
    <w:uiPriority w:val="9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Tabellanormale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Tabellanormale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Tabellanormale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Tabellanormale"/>
    <w:uiPriority w:val="9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Tabellanormale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-Accent1">
    <w:name w:val="List Table 5 Dark - Accent 1"/>
    <w:basedOn w:val="Tabellanormale"/>
    <w:uiPriority w:val="99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Tabellanormale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Tabellanormale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Tabellanormale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Tabellanormale"/>
    <w:uiPriority w:val="99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Tabellanormale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-Accent1">
    <w:name w:val="List Table 6 Colorful - Accent 1"/>
    <w:basedOn w:val="Tabellanormale"/>
    <w:uiPriority w:val="99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ellanormale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ellanormale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ellanormale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ellanormale"/>
    <w:uiPriority w:val="99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ellanormale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-Accent1">
    <w:name w:val="List Table 7 Colorful - Accent 1"/>
    <w:basedOn w:val="Tabellanormale"/>
    <w:uiPriority w:val="99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ellanormale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ellanormale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ellanormale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ellanormale"/>
    <w:uiPriority w:val="99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ellanormale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character" w:styleId="Enfasiintensa">
    <w:name w:val="Intense Emphasis"/>
    <w:basedOn w:val="Carpredefinitoparagrafo"/>
    <w:uiPriority w:val="21"/>
    <w:qFormat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Pr>
      <w:b/>
      <w:bCs/>
      <w:smallCaps/>
      <w:color w:val="2F5496" w:themeColor="accent1" w:themeShade="BF"/>
      <w:spacing w:val="5"/>
    </w:rPr>
  </w:style>
  <w:style w:type="character" w:styleId="Enfasidelicata">
    <w:name w:val="Subtle Emphasis"/>
    <w:basedOn w:val="Carpredefinitoparagrafo"/>
    <w:uiPriority w:val="19"/>
    <w:qFormat/>
    <w:rPr>
      <w:i/>
      <w:iCs/>
      <w:color w:val="404040" w:themeColor="text1" w:themeTint="BF"/>
    </w:rPr>
  </w:style>
  <w:style w:type="character" w:styleId="Enfasicorsivo">
    <w:name w:val="Emphasis"/>
    <w:basedOn w:val="Carpredefinitoparagrafo"/>
    <w:uiPriority w:val="20"/>
    <w:qFormat/>
    <w:rPr>
      <w:i/>
      <w:iCs/>
    </w:rPr>
  </w:style>
  <w:style w:type="character" w:styleId="Enfasigrassetto">
    <w:name w:val="Strong"/>
    <w:basedOn w:val="Carpredefinitoparagrafo"/>
    <w:uiPriority w:val="22"/>
    <w:qFormat/>
    <w:rPr>
      <w:b/>
      <w:bCs/>
    </w:rPr>
  </w:style>
  <w:style w:type="character" w:styleId="Riferimentodelicato">
    <w:name w:val="Subtle Reference"/>
    <w:basedOn w:val="Carpredefinitoparagrafo"/>
    <w:uiPriority w:val="31"/>
    <w:qFormat/>
    <w:rPr>
      <w:smallCaps/>
      <w:color w:val="5A5A5A" w:themeColor="text1" w:themeTint="A5"/>
    </w:rPr>
  </w:style>
  <w:style w:type="character" w:styleId="Titolodellibro">
    <w:name w:val="Book Title"/>
    <w:basedOn w:val="Carpredefinitoparagrafo"/>
    <w:uiPriority w:val="33"/>
    <w:qFormat/>
    <w:rPr>
      <w:b/>
      <w:bCs/>
      <w:i/>
      <w:iCs/>
      <w:spacing w:val="5"/>
    </w:rPr>
  </w:style>
  <w:style w:type="character" w:customStyle="1" w:styleId="Heading1Char">
    <w:name w:val="Heading 1 Char"/>
    <w:basedOn w:val="Carpredefinitoparagrafo"/>
    <w:uiPriority w:val="9"/>
    <w:rPr>
      <w:rFonts w:ascii="Arial" w:eastAsia="Arial" w:hAnsi="Arial" w:cs="Arial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rPr>
      <w:rFonts w:ascii="Arial" w:eastAsia="Arial" w:hAnsi="Arial" w:cs="Arial"/>
      <w:sz w:val="34"/>
    </w:rPr>
  </w:style>
  <w:style w:type="character" w:customStyle="1" w:styleId="Titolo3Carattere">
    <w:name w:val="Titolo 3 Carattere"/>
    <w:basedOn w:val="Carpredefinitoparagrafo"/>
    <w:link w:val="Titolo3"/>
    <w:uiPriority w:val="9"/>
    <w:rPr>
      <w:rFonts w:ascii="Arial" w:eastAsia="Arial" w:hAnsi="Arial" w:cs="Arial"/>
      <w:sz w:val="30"/>
      <w:szCs w:val="30"/>
    </w:rPr>
  </w:style>
  <w:style w:type="character" w:customStyle="1" w:styleId="Titolo4Carattere">
    <w:name w:val="Titolo 4 Carattere"/>
    <w:basedOn w:val="Carpredefinitoparagrafo"/>
    <w:link w:val="Titolo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Titolo5Carattere">
    <w:name w:val="Titolo 5 Carattere"/>
    <w:basedOn w:val="Carpredefinitoparagrafo"/>
    <w:link w:val="Titolo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itolo8Carattere">
    <w:name w:val="Titolo 8 Carattere"/>
    <w:basedOn w:val="Carpredefinitoparagrafo"/>
    <w:link w:val="Titolo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itolo9Carattere">
    <w:name w:val="Titolo 9 Carattere"/>
    <w:basedOn w:val="Carpredefinitoparagrafo"/>
    <w:link w:val="Titolo9"/>
    <w:uiPriority w:val="9"/>
    <w:rPr>
      <w:rFonts w:ascii="Arial" w:eastAsia="Arial" w:hAnsi="Arial" w:cs="Arial"/>
      <w:i/>
      <w:iCs/>
      <w:sz w:val="21"/>
      <w:szCs w:val="21"/>
    </w:rPr>
  </w:style>
  <w:style w:type="paragraph" w:styleId="Nessunaspaziatura">
    <w:name w:val="No Spacing"/>
    <w:uiPriority w:val="1"/>
    <w:qFormat/>
  </w:style>
  <w:style w:type="paragraph" w:styleId="Titolo">
    <w:name w:val="Title"/>
    <w:basedOn w:val="Normale"/>
    <w:next w:val="Normale"/>
    <w:link w:val="TitoloCarattere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Pr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pPr>
      <w:spacing w:before="200" w:after="200"/>
    </w:pPr>
    <w:rPr>
      <w:sz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Pr>
      <w:sz w:val="24"/>
      <w:szCs w:val="24"/>
    </w:rPr>
  </w:style>
  <w:style w:type="paragraph" w:styleId="Citazione">
    <w:name w:val="Quote"/>
    <w:basedOn w:val="Normale"/>
    <w:next w:val="Normale"/>
    <w:link w:val="CitazioneCarattere"/>
    <w:uiPriority w:val="29"/>
    <w:qFormat/>
    <w:pPr>
      <w:ind w:left="720" w:right="720"/>
    </w:pPr>
    <w:rPr>
      <w:i/>
    </w:rPr>
  </w:style>
  <w:style w:type="character" w:customStyle="1" w:styleId="CitazioneCarattere">
    <w:name w:val="Citazione Carattere"/>
    <w:link w:val="Citazione"/>
    <w:uiPriority w:val="29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zioneintensaCarattere">
    <w:name w:val="Citazione intensa Carattere"/>
    <w:link w:val="Citazioneintensa"/>
    <w:uiPriority w:val="30"/>
    <w:rPr>
      <w:i/>
    </w:rPr>
  </w:style>
  <w:style w:type="character" w:customStyle="1" w:styleId="HeaderChar">
    <w:name w:val="Header Char"/>
    <w:basedOn w:val="Carpredefinitoparagrafo"/>
    <w:uiPriority w:val="99"/>
  </w:style>
  <w:style w:type="character" w:customStyle="1" w:styleId="FooterChar">
    <w:name w:val="Footer Char"/>
    <w:basedOn w:val="Carpredefinitoparagrafo"/>
    <w:uiPriority w:val="99"/>
  </w:style>
  <w:style w:type="paragraph" w:styleId="Didascalia">
    <w:name w:val="caption"/>
    <w:basedOn w:val="Normale"/>
    <w:next w:val="Normale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1">
    <w:name w:val="Table Grid Light1"/>
    <w:basedOn w:val="Tabellanormale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ellasemplice-1">
    <w:name w:val="Plain Table 1"/>
    <w:basedOn w:val="Tabellanormale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Tabellasemplice-2">
    <w:name w:val="Plain Table 2"/>
    <w:basedOn w:val="Tabellanormale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ellasemplice-3">
    <w:name w:val="Plain Table 3"/>
    <w:basedOn w:val="Tabellanormale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ellasemplice4">
    <w:name w:val="Plain Table 4"/>
    <w:basedOn w:val="Tabellanormale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ellasemplice5">
    <w:name w:val="Plain Table 5"/>
    <w:basedOn w:val="Tabellanormale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ellagriglia1chiara">
    <w:name w:val="Grid Table 1 Light"/>
    <w:basedOn w:val="Tabellanormale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1">
    <w:name w:val="Grid Table 1 Light - Accent 11"/>
    <w:basedOn w:val="Tabellanormale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1">
    <w:name w:val="Grid Table 1 Light - Accent 21"/>
    <w:basedOn w:val="Tabellanormale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1">
    <w:name w:val="Grid Table 1 Light - Accent 31"/>
    <w:basedOn w:val="Tabellanormale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1">
    <w:name w:val="Grid Table 1 Light - Accent 41"/>
    <w:basedOn w:val="Tabellanormale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1">
    <w:name w:val="Grid Table 1 Light - Accent 51"/>
    <w:basedOn w:val="Tabellanormale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1">
    <w:name w:val="Grid Table 1 Light - Accent 61"/>
    <w:basedOn w:val="Tabellanormale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ellagriglia2">
    <w:name w:val="Grid Table 2"/>
    <w:basedOn w:val="Tabellanormale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1">
    <w:name w:val="Grid Table 2 - Accent 11"/>
    <w:basedOn w:val="Tabellanormale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1">
    <w:name w:val="Grid Table 2 - Accent 21"/>
    <w:basedOn w:val="Tabellanormale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1">
    <w:name w:val="Grid Table 2 - Accent 31"/>
    <w:basedOn w:val="Tabellanormale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1">
    <w:name w:val="Grid Table 2 - Accent 41"/>
    <w:basedOn w:val="Tabellanormale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1">
    <w:name w:val="Grid Table 2 - Accent 51"/>
    <w:basedOn w:val="Tabellanormale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1">
    <w:name w:val="Grid Table 2 - Accent 61"/>
    <w:basedOn w:val="Tabellanormale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Grigliatab3">
    <w:name w:val="Grid Table 3"/>
    <w:basedOn w:val="Tabellanormale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1">
    <w:name w:val="Grid Table 3 - Accent 11"/>
    <w:basedOn w:val="Tabellanormale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1">
    <w:name w:val="Grid Table 3 - Accent 21"/>
    <w:basedOn w:val="Tabellanormale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1">
    <w:name w:val="Grid Table 3 - Accent 31"/>
    <w:basedOn w:val="Tabellanormale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1">
    <w:name w:val="Grid Table 3 - Accent 41"/>
    <w:basedOn w:val="Tabellanormale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1">
    <w:name w:val="Grid Table 3 - Accent 51"/>
    <w:basedOn w:val="Tabellanormale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1">
    <w:name w:val="Grid Table 3 - Accent 61"/>
    <w:basedOn w:val="Tabellanormale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Grigliatab4">
    <w:name w:val="Grid Table 4"/>
    <w:basedOn w:val="Tabellanormale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1">
    <w:name w:val="Grid Table 4 - Accent 11"/>
    <w:basedOn w:val="Tabellanormale"/>
    <w:uiPriority w:val="5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1">
    <w:name w:val="Grid Table 4 - Accent 21"/>
    <w:basedOn w:val="Tabellanormale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1">
    <w:name w:val="Grid Table 4 - Accent 31"/>
    <w:basedOn w:val="Tabellanormale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1">
    <w:name w:val="Grid Table 4 - Accent 41"/>
    <w:basedOn w:val="Tabellanormale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1">
    <w:name w:val="Grid Table 4 - Accent 51"/>
    <w:basedOn w:val="Tabellanormale"/>
    <w:uiPriority w:val="5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1">
    <w:name w:val="Grid Table 4 - Accent 61"/>
    <w:basedOn w:val="Tabellanormale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lagriglia5scura">
    <w:name w:val="Grid Table 5 Dark"/>
    <w:basedOn w:val="Tabellanorma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ellanorma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1">
    <w:name w:val="Grid Table 5 Dark - Accent 21"/>
    <w:basedOn w:val="Tabellanorma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1">
    <w:name w:val="Grid Table 5 Dark - Accent 31"/>
    <w:basedOn w:val="Tabellanorma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Tabellanorma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1">
    <w:name w:val="Grid Table 5 Dark - Accent 51"/>
    <w:basedOn w:val="Tabellanorma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1">
    <w:name w:val="Grid Table 5 Dark - Accent 61"/>
    <w:basedOn w:val="Tabellanorma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Tabellagriglia6acolori">
    <w:name w:val="Grid Table 6 Colorful"/>
    <w:basedOn w:val="Tabellanormale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1">
    <w:name w:val="Grid Table 6 Colorful - Accent 11"/>
    <w:basedOn w:val="Tabellanormale"/>
    <w:uiPriority w:val="99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1">
    <w:name w:val="Grid Table 6 Colorful - Accent 21"/>
    <w:basedOn w:val="Tabellanormale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1">
    <w:name w:val="Grid Table 6 Colorful - Accent 31"/>
    <w:basedOn w:val="Tabellanormale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1">
    <w:name w:val="Grid Table 6 Colorful - Accent 41"/>
    <w:basedOn w:val="Tabellanormale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1">
    <w:name w:val="Grid Table 6 Colorful - Accent 51"/>
    <w:basedOn w:val="Tabellanormale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1">
    <w:name w:val="Grid Table 6 Colorful - Accent 61"/>
    <w:basedOn w:val="Tabellanormale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Tabellagriglia7acolori">
    <w:name w:val="Grid Table 7 Colorful"/>
    <w:basedOn w:val="Tabellanormale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1">
    <w:name w:val="Grid Table 7 Colorful - Accent 11"/>
    <w:basedOn w:val="Tabellanormale"/>
    <w:uiPriority w:val="99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0B7E1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0B7E1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1">
    <w:name w:val="Grid Table 7 Colorful - Accent 21"/>
    <w:basedOn w:val="Tabellanormale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4B184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4B184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1">
    <w:name w:val="Grid Table 7 Colorful - Accent 31"/>
    <w:basedOn w:val="Tabellanormale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5A5A5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A5A5A5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1">
    <w:name w:val="Grid Table 7 Colorful - Accent 41"/>
    <w:basedOn w:val="Tabellanormale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D865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FFD865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1">
    <w:name w:val="Grid Table 7 Colorful - Accent 51"/>
    <w:basedOn w:val="Tabellanormale"/>
    <w:uiPriority w:val="99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2C6E7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000000"/>
          <w:left w:val="single" w:sz="4" w:space="0" w:color="A2C6E7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1">
    <w:name w:val="Grid Table 7 Colorful - Accent 61"/>
    <w:basedOn w:val="Tabellanormale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DD394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000000"/>
          <w:left w:val="single" w:sz="4" w:space="0" w:color="ADD394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ellaelenco1chiara">
    <w:name w:val="List Table 1 Light"/>
    <w:basedOn w:val="Tabellanorma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1">
    <w:name w:val="List Table 1 Light - Accent 11"/>
    <w:basedOn w:val="Tabellanorma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1">
    <w:name w:val="List Table 1 Light - Accent 21"/>
    <w:basedOn w:val="Tabellanorma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1">
    <w:name w:val="List Table 1 Light - Accent 31"/>
    <w:basedOn w:val="Tabellanorma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1">
    <w:name w:val="List Table 1 Light - Accent 41"/>
    <w:basedOn w:val="Tabellanorma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1">
    <w:name w:val="List Table 1 Light - Accent 51"/>
    <w:basedOn w:val="Tabellanorma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1">
    <w:name w:val="List Table 1 Light - Accent 61"/>
    <w:basedOn w:val="Tabellanorma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Tabellaelenco2">
    <w:name w:val="List Table 2"/>
    <w:basedOn w:val="Tabellanormale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1">
    <w:name w:val="List Table 2 - Accent 11"/>
    <w:basedOn w:val="Tabellanormale"/>
    <w:uiPriority w:val="99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1">
    <w:name w:val="List Table 2 - Accent 21"/>
    <w:basedOn w:val="Tabellanormale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1">
    <w:name w:val="List Table 2 - Accent 31"/>
    <w:basedOn w:val="Tabellanormale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1">
    <w:name w:val="List Table 2 - Accent 41"/>
    <w:basedOn w:val="Tabellanormale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1">
    <w:name w:val="List Table 2 - Accent 51"/>
    <w:basedOn w:val="Tabellanormale"/>
    <w:uiPriority w:val="99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1">
    <w:name w:val="List Table 2 - Accent 61"/>
    <w:basedOn w:val="Tabellanormale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Elencotab3">
    <w:name w:val="List Table 3"/>
    <w:basedOn w:val="Tabellanormale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1">
    <w:name w:val="List Table 3 - Accent 11"/>
    <w:basedOn w:val="Tabellanormale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1">
    <w:name w:val="List Table 3 - Accent 21"/>
    <w:basedOn w:val="Tabellanormale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1">
    <w:name w:val="List Table 3 - Accent 31"/>
    <w:basedOn w:val="Tabellanormale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1">
    <w:name w:val="List Table 3 - Accent 41"/>
    <w:basedOn w:val="Tabellanormale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1">
    <w:name w:val="List Table 3 - Accent 51"/>
    <w:basedOn w:val="Tabellanormale"/>
    <w:uiPriority w:val="99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1">
    <w:name w:val="List Table 3 - Accent 61"/>
    <w:basedOn w:val="Tabellanormale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Elencotab4">
    <w:name w:val="List Table 4"/>
    <w:basedOn w:val="Tabellanormale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1">
    <w:name w:val="List Table 4 - Accent 11"/>
    <w:basedOn w:val="Tabellanormale"/>
    <w:uiPriority w:val="9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1">
    <w:name w:val="List Table 4 - Accent 21"/>
    <w:basedOn w:val="Tabellanormale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1">
    <w:name w:val="List Table 4 - Accent 31"/>
    <w:basedOn w:val="Tabellanormale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1">
    <w:name w:val="List Table 4 - Accent 41"/>
    <w:basedOn w:val="Tabellanormale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1">
    <w:name w:val="List Table 4 - Accent 51"/>
    <w:basedOn w:val="Tabellanormale"/>
    <w:uiPriority w:val="9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1">
    <w:name w:val="List Table 4 - Accent 61"/>
    <w:basedOn w:val="Tabellanormale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ellaelenco5scura">
    <w:name w:val="List Table 5 Dark"/>
    <w:basedOn w:val="Tabellanormale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1">
    <w:name w:val="List Table 5 Dark - Accent 11"/>
    <w:basedOn w:val="Tabellanormale"/>
    <w:uiPriority w:val="99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1">
    <w:name w:val="List Table 5 Dark - Accent 21"/>
    <w:basedOn w:val="Tabellanormale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1">
    <w:name w:val="List Table 5 Dark - Accent 31"/>
    <w:basedOn w:val="Tabellanormale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1">
    <w:name w:val="List Table 5 Dark - Accent 41"/>
    <w:basedOn w:val="Tabellanormale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1">
    <w:name w:val="List Table 5 Dark - Accent 51"/>
    <w:basedOn w:val="Tabellanormale"/>
    <w:uiPriority w:val="99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1">
    <w:name w:val="List Table 5 Dark - Accent 61"/>
    <w:basedOn w:val="Tabellanormale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Tabellaelenco6acolori">
    <w:name w:val="List Table 6 Colorful"/>
    <w:basedOn w:val="Tabellanormale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1">
    <w:name w:val="List Table 6 Colorful - Accent 11"/>
    <w:basedOn w:val="Tabellanormale"/>
    <w:uiPriority w:val="99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1">
    <w:name w:val="List Table 6 Colorful - Accent 21"/>
    <w:basedOn w:val="Tabellanormale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1">
    <w:name w:val="List Table 6 Colorful - Accent 31"/>
    <w:basedOn w:val="Tabellanormale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1">
    <w:name w:val="List Table 6 Colorful - Accent 41"/>
    <w:basedOn w:val="Tabellanormale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1">
    <w:name w:val="List Table 6 Colorful - Accent 51"/>
    <w:basedOn w:val="Tabellanormale"/>
    <w:uiPriority w:val="99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1">
    <w:name w:val="List Table 6 Colorful - Accent 61"/>
    <w:basedOn w:val="Tabellanormale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ellaelenco7acolori">
    <w:name w:val="List Table 7 Colorful"/>
    <w:basedOn w:val="Tabellanormale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1">
    <w:name w:val="List Table 7 Colorful - Accent 11"/>
    <w:basedOn w:val="Tabellanormale"/>
    <w:uiPriority w:val="99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472C4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000000"/>
          <w:left w:val="single" w:sz="4" w:space="0" w:color="4472C4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1">
    <w:name w:val="List Table 7 Colorful - Accent 21"/>
    <w:basedOn w:val="Tabellanormale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4B184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4B184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1">
    <w:name w:val="List Table 7 Colorful - Accent 31"/>
    <w:basedOn w:val="Tabellanormale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9C9C9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9C9C9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1">
    <w:name w:val="List Table 7 Colorful - Accent 41"/>
    <w:basedOn w:val="Tabellanormale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D865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FFD865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1">
    <w:name w:val="List Table 7 Colorful - Accent 51"/>
    <w:basedOn w:val="Tabellanormale"/>
    <w:uiPriority w:val="99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BC2E5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BC2E5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1">
    <w:name w:val="List Table 7 Colorful - Accent 61"/>
    <w:basedOn w:val="Tabellanormale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9D08E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A9D08E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Tabellanormale"/>
    <w:uiPriority w:val="99"/>
    <w:rPr>
      <w:color w:val="404040"/>
      <w:sz w:val="20"/>
      <w:szCs w:val="20"/>
      <w:lang w:val="it-CH" w:eastAsia="it-IT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ellanormale"/>
    <w:uiPriority w:val="99"/>
    <w:rPr>
      <w:color w:val="404040"/>
      <w:sz w:val="20"/>
      <w:szCs w:val="20"/>
      <w:lang w:val="it-CH" w:eastAsia="it-IT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Tabellanormale"/>
    <w:uiPriority w:val="99"/>
    <w:rPr>
      <w:color w:val="404040"/>
      <w:sz w:val="20"/>
      <w:szCs w:val="20"/>
      <w:lang w:val="it-CH" w:eastAsia="it-IT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Tabellanormale"/>
    <w:uiPriority w:val="99"/>
    <w:rPr>
      <w:color w:val="404040"/>
      <w:sz w:val="20"/>
      <w:szCs w:val="20"/>
      <w:lang w:val="it-CH" w:eastAsia="it-IT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Tabellanormale"/>
    <w:uiPriority w:val="99"/>
    <w:rPr>
      <w:color w:val="404040"/>
      <w:sz w:val="20"/>
      <w:szCs w:val="20"/>
      <w:lang w:val="it-CH" w:eastAsia="it-IT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Tabellanormale"/>
    <w:uiPriority w:val="99"/>
    <w:rPr>
      <w:color w:val="404040"/>
      <w:sz w:val="20"/>
      <w:szCs w:val="20"/>
      <w:lang w:val="it-CH" w:eastAsia="it-IT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Tabellanormale"/>
    <w:uiPriority w:val="99"/>
    <w:rPr>
      <w:color w:val="404040"/>
      <w:sz w:val="20"/>
      <w:szCs w:val="20"/>
      <w:lang w:val="it-CH" w:eastAsia="it-IT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Tabellanormale"/>
    <w:uiPriority w:val="99"/>
    <w:rPr>
      <w:color w:val="404040"/>
      <w:sz w:val="20"/>
      <w:szCs w:val="20"/>
      <w:lang w:val="it-CH" w:eastAsia="it-IT"/>
      <w14:ligatures w14:val="non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ellanormale"/>
    <w:uiPriority w:val="99"/>
    <w:rPr>
      <w:color w:val="404040"/>
      <w:sz w:val="20"/>
      <w:szCs w:val="20"/>
      <w:lang w:val="it-CH" w:eastAsia="it-IT"/>
      <w14:ligatures w14:val="none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Tabellanormale"/>
    <w:uiPriority w:val="99"/>
    <w:rPr>
      <w:color w:val="404040"/>
      <w:sz w:val="20"/>
      <w:szCs w:val="20"/>
      <w:lang w:val="it-CH" w:eastAsia="it-IT"/>
      <w14:ligatures w14:val="non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Tabellanormale"/>
    <w:uiPriority w:val="99"/>
    <w:rPr>
      <w:color w:val="404040"/>
      <w:sz w:val="20"/>
      <w:szCs w:val="20"/>
      <w:lang w:val="it-CH" w:eastAsia="it-IT"/>
      <w14:ligatures w14:val="non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Tabellanormale"/>
    <w:uiPriority w:val="99"/>
    <w:rPr>
      <w:color w:val="404040"/>
      <w:sz w:val="20"/>
      <w:szCs w:val="20"/>
      <w:lang w:val="it-CH" w:eastAsia="it-IT"/>
      <w14:ligatures w14:val="non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Tabellanormale"/>
    <w:uiPriority w:val="99"/>
    <w:rPr>
      <w:color w:val="404040"/>
      <w:sz w:val="20"/>
      <w:szCs w:val="20"/>
      <w:lang w:val="it-CH" w:eastAsia="it-IT"/>
      <w14:ligatures w14:val="non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Tabellanormale"/>
    <w:uiPriority w:val="99"/>
    <w:rPr>
      <w:color w:val="404040"/>
      <w:sz w:val="20"/>
      <w:szCs w:val="20"/>
      <w:lang w:val="it-CH" w:eastAsia="it-IT"/>
      <w14:ligatures w14:val="non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Tabellanormale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ellanormale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Tabellanormale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ellanormale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ellanormale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ellanormale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Tabellanormale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TestonotadichiusuraCarattere">
    <w:name w:val="Testo nota di chiusura Carattere"/>
    <w:link w:val="Testonotadichiusura"/>
    <w:uiPriority w:val="99"/>
    <w:rPr>
      <w:sz w:val="20"/>
    </w:rPr>
  </w:style>
  <w:style w:type="character" w:styleId="Rimandonotadichiusura">
    <w:name w:val="endnote reference"/>
    <w:basedOn w:val="Carpredefinitoparagrafo"/>
    <w:uiPriority w:val="99"/>
    <w:semiHidden/>
    <w:unhideWhenUsed/>
    <w:rPr>
      <w:vertAlign w:val="superscript"/>
    </w:rPr>
  </w:style>
  <w:style w:type="paragraph" w:styleId="Sommario1">
    <w:name w:val="toc 1"/>
    <w:basedOn w:val="Normale"/>
    <w:next w:val="Normale"/>
    <w:uiPriority w:val="39"/>
    <w:unhideWhenUsed/>
    <w:pPr>
      <w:spacing w:after="57"/>
    </w:pPr>
  </w:style>
  <w:style w:type="paragraph" w:styleId="Sommario2">
    <w:name w:val="toc 2"/>
    <w:basedOn w:val="Normale"/>
    <w:next w:val="Normale"/>
    <w:uiPriority w:val="39"/>
    <w:unhideWhenUsed/>
    <w:pPr>
      <w:spacing w:after="57"/>
      <w:ind w:left="283"/>
    </w:pPr>
  </w:style>
  <w:style w:type="paragraph" w:styleId="Sommario3">
    <w:name w:val="toc 3"/>
    <w:basedOn w:val="Normale"/>
    <w:next w:val="Normale"/>
    <w:uiPriority w:val="39"/>
    <w:unhideWhenUsed/>
    <w:pPr>
      <w:spacing w:after="57"/>
      <w:ind w:left="567"/>
    </w:pPr>
  </w:style>
  <w:style w:type="paragraph" w:styleId="Sommario4">
    <w:name w:val="toc 4"/>
    <w:basedOn w:val="Normale"/>
    <w:next w:val="Normale"/>
    <w:uiPriority w:val="39"/>
    <w:unhideWhenUsed/>
    <w:pPr>
      <w:spacing w:after="57"/>
      <w:ind w:left="850"/>
    </w:pPr>
  </w:style>
  <w:style w:type="paragraph" w:styleId="Sommario5">
    <w:name w:val="toc 5"/>
    <w:basedOn w:val="Normale"/>
    <w:next w:val="Normale"/>
    <w:uiPriority w:val="39"/>
    <w:unhideWhenUsed/>
    <w:pPr>
      <w:spacing w:after="57"/>
      <w:ind w:left="1134"/>
    </w:pPr>
  </w:style>
  <w:style w:type="paragraph" w:styleId="Sommario6">
    <w:name w:val="toc 6"/>
    <w:basedOn w:val="Normale"/>
    <w:next w:val="Normale"/>
    <w:uiPriority w:val="39"/>
    <w:unhideWhenUsed/>
    <w:pPr>
      <w:spacing w:after="57"/>
      <w:ind w:left="1417"/>
    </w:pPr>
  </w:style>
  <w:style w:type="paragraph" w:styleId="Sommario7">
    <w:name w:val="toc 7"/>
    <w:basedOn w:val="Normale"/>
    <w:next w:val="Normale"/>
    <w:uiPriority w:val="39"/>
    <w:unhideWhenUsed/>
    <w:pPr>
      <w:spacing w:after="57"/>
      <w:ind w:left="1701"/>
    </w:pPr>
  </w:style>
  <w:style w:type="paragraph" w:styleId="Sommario8">
    <w:name w:val="toc 8"/>
    <w:basedOn w:val="Normale"/>
    <w:next w:val="Normale"/>
    <w:uiPriority w:val="39"/>
    <w:unhideWhenUsed/>
    <w:pPr>
      <w:spacing w:after="57"/>
      <w:ind w:left="1984"/>
    </w:pPr>
  </w:style>
  <w:style w:type="paragraph" w:styleId="Sommario9">
    <w:name w:val="toc 9"/>
    <w:basedOn w:val="Normale"/>
    <w:next w:val="Normale"/>
    <w:uiPriority w:val="39"/>
    <w:unhideWhenUsed/>
    <w:pPr>
      <w:spacing w:after="57"/>
      <w:ind w:left="2268"/>
    </w:pPr>
  </w:style>
  <w:style w:type="paragraph" w:styleId="Titolosommario">
    <w:name w:val="TOC Heading"/>
    <w:uiPriority w:val="39"/>
    <w:unhideWhenUsed/>
  </w:style>
  <w:style w:type="paragraph" w:styleId="Indicedellefigure">
    <w:name w:val="table of figures"/>
    <w:basedOn w:val="Normale"/>
    <w:next w:val="Normale"/>
    <w:uiPriority w:val="99"/>
    <w:unhideWhenUsed/>
    <w:pPr>
      <w:spacing w:after="0"/>
    </w:pPr>
  </w:style>
  <w:style w:type="paragraph" w:customStyle="1" w:styleId="berschrift">
    <w:name w:val="Überschrift"/>
    <w:basedOn w:val="Titolo1"/>
    <w:qFormat/>
    <w:rPr>
      <w:rFonts w:ascii="Times New Roman" w:hAnsi="Times New Roman"/>
      <w:color w:val="000000" w:themeColor="text1"/>
    </w:r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foelenco">
    <w:name w:val="List Paragraph"/>
    <w:basedOn w:val="Normale"/>
    <w:uiPriority w:val="34"/>
    <w:qFormat/>
    <w:pPr>
      <w:ind w:left="720"/>
      <w:contextualSpacing/>
    </w:pPr>
  </w:style>
  <w:style w:type="table" w:styleId="Grigliatabella">
    <w:name w:val="Table Grid"/>
    <w:basedOn w:val="Tabellanormale"/>
    <w:uiPriority w:val="39"/>
    <w:rPr>
      <w:rFonts w:asciiTheme="minorHAnsi" w:hAnsiTheme="minorHAnsi" w:cstheme="minorBidi"/>
      <w:color w:val="auto"/>
      <w:szCs w:val="24"/>
      <w:lang w:val="it-CH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Pr>
      <w:rFonts w:ascii="Aptos Light" w:hAnsi="Aptos Light" w:cstheme="minorBidi"/>
      <w:color w:val="auto"/>
      <w:sz w:val="20"/>
      <w:szCs w:val="20"/>
      <w:lang w:val="it-CH"/>
    </w:rPr>
  </w:style>
  <w:style w:type="character" w:styleId="Rimandonotaapidipagina">
    <w:name w:val="footnote reference"/>
    <w:basedOn w:val="Carpredefinitoparagrafo"/>
    <w:uiPriority w:val="99"/>
    <w:semiHidden/>
    <w:unhideWhenUsed/>
    <w:rPr>
      <w:vertAlign w:val="superscript"/>
    </w:rPr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Pr>
      <w:rFonts w:ascii="Aptos Light" w:hAnsi="Aptos Light" w:cstheme="minorBidi"/>
      <w:color w:val="auto"/>
      <w:sz w:val="21"/>
      <w:szCs w:val="24"/>
      <w:lang w:val="it-CH"/>
    </w:rPr>
  </w:style>
  <w:style w:type="character" w:styleId="Numeropagina">
    <w:name w:val="page number"/>
    <w:basedOn w:val="Carpredefinitoparagrafo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Pr>
      <w:rFonts w:ascii="Aptos Light" w:hAnsi="Aptos Light" w:cstheme="minorBidi"/>
      <w:color w:val="auto"/>
      <w:sz w:val="21"/>
      <w:szCs w:val="24"/>
      <w:lang w:val="it-CH"/>
    </w:rPr>
  </w:style>
  <w:style w:type="character" w:styleId="Collegamentoipertestuale">
    <w:name w:val="Hyperlink"/>
    <w:basedOn w:val="Carpredefinitoparagrafo"/>
    <w:uiPriority w:val="99"/>
    <w:unhideWhenUsed/>
    <w:rPr>
      <w:color w:val="0563C1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Pr>
      <w:color w:val="954F72" w:themeColor="followedHyperlink"/>
      <w:u w:val="single"/>
    </w:rPr>
  </w:style>
  <w:style w:type="paragraph" w:styleId="Revisione">
    <w:name w:val="Revision"/>
    <w:hidden/>
    <w:uiPriority w:val="99"/>
    <w:semiHidden/>
    <w:rPr>
      <w:rFonts w:ascii="Aptos Light" w:hAnsi="Aptos Light" w:cstheme="minorBidi"/>
      <w:color w:val="auto"/>
      <w:sz w:val="21"/>
      <w:szCs w:val="24"/>
      <w:lang w:val="it-CH"/>
    </w:r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Pr>
      <w:rFonts w:ascii="Aptos Light" w:hAnsi="Aptos Light" w:cstheme="minorBidi"/>
      <w:color w:val="auto"/>
      <w:sz w:val="20"/>
      <w:szCs w:val="20"/>
      <w:lang w:val="it-CH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Pr>
      <w:rFonts w:ascii="Aptos Light" w:hAnsi="Aptos Light" w:cstheme="minorBidi"/>
      <w:b/>
      <w:bCs/>
      <w:color w:val="auto"/>
      <w:sz w:val="20"/>
      <w:szCs w:val="20"/>
      <w:lang w:val="it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215</Words>
  <Characters>1232</Characters>
  <Application>Microsoft Office Word</Application>
  <DocSecurity>0</DocSecurity>
  <Lines>10</Lines>
  <Paragraphs>2</Paragraphs>
  <ScaleCrop>false</ScaleCrop>
  <Manager/>
  <Company/>
  <LinksUpToDate>false</LinksUpToDate>
  <CharactersWithSpaces>1445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Chiara Pessina</dc:creator>
  <cp:keywords/>
  <dc:description/>
  <cp:lastModifiedBy>Pessina Chiara</cp:lastModifiedBy>
  <cp:revision>10</cp:revision>
  <dcterms:created xsi:type="dcterms:W3CDTF">2025-01-17T10:31:00Z</dcterms:created>
  <dcterms:modified xsi:type="dcterms:W3CDTF">2025-05-19T11:30:00Z</dcterms:modified>
  <cp:category/>
</cp:coreProperties>
</file>